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000BB" w:rsidRDefault="00F17435">
      <w:r>
        <w:t>Diseño de Investigación Social 2021</w:t>
      </w:r>
    </w:p>
    <w:p w14:paraId="00000002" w14:textId="77777777" w:rsidR="003000BB" w:rsidRDefault="00F17435">
      <w:r>
        <w:t xml:space="preserve">Claudio Duarte                                                                         </w:t>
      </w:r>
      <w:commentRangeStart w:id="0"/>
      <w:r>
        <w:t>María Victoria Hidalgo Morales.</w:t>
      </w:r>
      <w:commentRangeEnd w:id="0"/>
      <w:r w:rsidR="00EB5FDA">
        <w:rPr>
          <w:rStyle w:val="Refdecomentario"/>
        </w:rPr>
        <w:commentReference w:id="0"/>
      </w:r>
    </w:p>
    <w:p w14:paraId="00000003" w14:textId="77777777" w:rsidR="003000BB" w:rsidRDefault="003000BB"/>
    <w:p w14:paraId="00000004" w14:textId="77777777" w:rsidR="003000BB" w:rsidRDefault="00F17435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Becker, Howard (2011). “Abrumado por la bibliografía”. En: Manual de escritura para científicos sociales: cómo empezar y terminar una te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sis, un libro o un artículo. Siglo Veintiuno Editores, Buenos Aires (pp. 171-187)</w:t>
      </w:r>
    </w:p>
    <w:p w14:paraId="00000005" w14:textId="77777777" w:rsidR="003000BB" w:rsidRDefault="00F17435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Palabras clave: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Bibliografía, Investigación, Clásicos, Ciencias, Humanidades.</w:t>
      </w:r>
    </w:p>
    <w:p w14:paraId="00000006" w14:textId="77777777" w:rsidR="003000BB" w:rsidRDefault="00F17435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Síntesis:</w:t>
      </w:r>
    </w:p>
    <w:p w14:paraId="00000007" w14:textId="2BC4963F" w:rsidR="003000BB" w:rsidRDefault="00F17435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 primer lugar, el autor plantea el conocimiento tanto en las humanidades como en las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ciencias como acumulativo, para desde ahí relatar la importancia que tiene el uso de la bibliografía para investigadores y estudiantes. Luego, determina que un aspecto sumamente relevante en la etapa inicial de un proyecto son los clásicos, pues estos ent</w:t>
      </w:r>
      <w:r>
        <w:rPr>
          <w:rFonts w:ascii="Times New Roman" w:eastAsia="Times New Roman" w:hAnsi="Times New Roman" w:cs="Times New Roman"/>
          <w:sz w:val="24"/>
          <w:szCs w:val="24"/>
        </w:rPr>
        <w:t>regan el conocimiento de ideas fundamentales para la escritura inicial, además de destacar la importancia de estos en el proceso de preescritura y escritura. Estos tienen una función organizacional, pudiendo ser algo negativo cuando no se cuestiona el cono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cimiento obtenido de </w:t>
      </w:r>
      <w:ins w:id="1" w:author="CLAUDIO DUARTE" w:date="2021-11-10T16:27:00Z">
        <w:r>
          <w:rPr>
            <w:rFonts w:ascii="Times New Roman" w:eastAsia="Times New Roman" w:hAnsi="Times New Roman" w:cs="Times New Roman"/>
            <w:sz w:val="24"/>
            <w:szCs w:val="24"/>
          </w:rPr>
          <w:t>ellos</w:t>
        </w:r>
      </w:ins>
      <w:del w:id="2" w:author="CLAUDIO DUARTE" w:date="2021-11-10T16:27:00Z">
        <w:r w:rsidDel="00F17435">
          <w:rPr>
            <w:rFonts w:ascii="Times New Roman" w:eastAsia="Times New Roman" w:hAnsi="Times New Roman" w:cs="Times New Roman"/>
            <w:sz w:val="24"/>
            <w:szCs w:val="24"/>
          </w:rPr>
          <w:delText>estos clásicos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00000008" w14:textId="77777777" w:rsidR="003000BB" w:rsidRDefault="00F17435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Luego, en el texto se le otorga a la bibliografía la característica de limitar la investigación, pues determina las condiciones de esta y abarca los conocimientos ya desarrollados, condicionando a los investigadores/a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a ciertas directrices en sus proyectos, pues esto puede significar tanto una oportunidad como una barrera. </w:t>
      </w:r>
    </w:p>
    <w:p w14:paraId="00000009" w14:textId="2841BCAE" w:rsidR="003000BB" w:rsidRDefault="00F17435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continuación</w:t>
      </w:r>
      <w:ins w:id="3" w:author="CLAUDIO DUARTE" w:date="2021-11-10T16:27:00Z">
        <w:r>
          <w:rPr>
            <w:rFonts w:ascii="Times New Roman" w:eastAsia="Times New Roman" w:hAnsi="Times New Roman" w:cs="Times New Roman"/>
            <w:sz w:val="24"/>
            <w:szCs w:val="24"/>
          </w:rPr>
          <w:t>,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 xml:space="preserve"> el autor nos relata mediante ejemplos de su propia experiencia y de sus pares investigadores, la utilidad, uso, oportunidades y lim</w:t>
      </w:r>
      <w:r>
        <w:rPr>
          <w:rFonts w:ascii="Times New Roman" w:eastAsia="Times New Roman" w:hAnsi="Times New Roman" w:cs="Times New Roman"/>
          <w:sz w:val="24"/>
          <w:szCs w:val="24"/>
        </w:rPr>
        <w:t>itantes de la bibliografía, la cual se presenta como producto de un trabajo académico cooperativo</w:t>
      </w:r>
      <w:ins w:id="4" w:author="CLAUDIO DUARTE" w:date="2021-11-10T16:27:00Z">
        <w:r>
          <w:rPr>
            <w:rFonts w:ascii="Times New Roman" w:eastAsia="Times New Roman" w:hAnsi="Times New Roman" w:cs="Times New Roman"/>
            <w:sz w:val="24"/>
            <w:szCs w:val="24"/>
          </w:rPr>
          <w:t>,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 xml:space="preserve"> por un lado, por otro se añade la idea de que, en ocasiones la bibliografía puede convertirse en una hegemonía ideológica. Esto deforma la argumentación y nie</w:t>
      </w:r>
      <w:r>
        <w:rPr>
          <w:rFonts w:ascii="Times New Roman" w:eastAsia="Times New Roman" w:hAnsi="Times New Roman" w:cs="Times New Roman"/>
          <w:sz w:val="24"/>
          <w:szCs w:val="24"/>
        </w:rPr>
        <w:t>ga paso a comprensiones divergentes de las reflexiones previas, incluso si las diferencias pueden otorgar mayor claridad.</w:t>
      </w:r>
    </w:p>
    <w:p w14:paraId="0000000A" w14:textId="77777777" w:rsidR="003000BB" w:rsidRDefault="00F17435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Finalmente, se hace un llamado </w:t>
      </w:r>
      <w:r w:rsidRPr="00F17435">
        <w:rPr>
          <w:rFonts w:ascii="Times New Roman" w:eastAsia="Times New Roman" w:hAnsi="Times New Roman" w:cs="Times New Roman"/>
          <w:sz w:val="24"/>
          <w:szCs w:val="24"/>
          <w:highlight w:val="yellow"/>
          <w:rPrChange w:id="5" w:author="CLAUDIO DUARTE" w:date="2021-11-10T16:28:00Z">
            <w:rPr>
              <w:rFonts w:ascii="Times New Roman" w:eastAsia="Times New Roman" w:hAnsi="Times New Roman" w:cs="Times New Roman"/>
              <w:sz w:val="24"/>
              <w:szCs w:val="24"/>
            </w:rPr>
          </w:rPrChange>
        </w:rPr>
        <w:t>a dar un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correcto uso a la bibliografía, reconociendo los errores que se puedan </w:t>
      </w:r>
      <w:r w:rsidRPr="00F17435">
        <w:rPr>
          <w:rFonts w:ascii="Times New Roman" w:eastAsia="Times New Roman" w:hAnsi="Times New Roman" w:cs="Times New Roman"/>
          <w:sz w:val="24"/>
          <w:szCs w:val="24"/>
          <w:highlight w:val="yellow"/>
          <w:rPrChange w:id="6" w:author="CLAUDIO DUARTE" w:date="2021-11-10T16:28:00Z">
            <w:rPr>
              <w:rFonts w:ascii="Times New Roman" w:eastAsia="Times New Roman" w:hAnsi="Times New Roman" w:cs="Times New Roman"/>
              <w:sz w:val="24"/>
              <w:szCs w:val="24"/>
            </w:rPr>
          </w:rPrChange>
        </w:rPr>
        <w:t>dar,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para que esta no 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ogre abusar de sus características y no afecte negativamente la investigación. </w:t>
      </w:r>
    </w:p>
    <w:p w14:paraId="0000000B" w14:textId="77777777" w:rsidR="003000BB" w:rsidRDefault="003000BB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C" w14:textId="77777777" w:rsidR="003000BB" w:rsidRDefault="00F17435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¿Cuál es el espacio para la creatividad de él o la investigadora en la revisión de la bibliografía?</w:t>
      </w:r>
    </w:p>
    <w:p w14:paraId="0000000D" w14:textId="77777777" w:rsidR="003000BB" w:rsidRDefault="00F17435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 da espacio para la creatividad inicialmente, a medida que se elige un 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 de investigación, adopta un enfoque, determina una metodología y formato, en base a lo cual se inicia la búsqueda y revisión bibliográfica. </w:t>
      </w:r>
    </w:p>
    <w:p w14:paraId="0000000E" w14:textId="77777777" w:rsidR="003000BB" w:rsidRDefault="00F17435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Por el contrario, dentro de la revisión, existen limitaciones que seguir. Si bien es posible ahondar y determina</w:t>
      </w:r>
      <w:r>
        <w:rPr>
          <w:rFonts w:ascii="Times New Roman" w:eastAsia="Times New Roman" w:hAnsi="Times New Roman" w:cs="Times New Roman"/>
          <w:sz w:val="24"/>
          <w:szCs w:val="24"/>
        </w:rPr>
        <w:t>r la utilidad de cierto texto/autor/teoría en la infinidad de recursos para usar en nuestra investigación, los conocimientos son limitados y a menudo caen en lógicas de hegemonía, impidiendo el paso a diferenciarse o repensar las preguntas realizadas en el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campo o tema de investigación. Otro aspecto sobre un espacio a la creatividad se encuentra en aquellas temáticas no profundizadas, que cuando se hace buen uso de la bibliografía, puede lograr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plantearse nuestras investigaciones y originalidad en sus cuest</w:t>
      </w:r>
      <w:r>
        <w:rPr>
          <w:rFonts w:ascii="Times New Roman" w:eastAsia="Times New Roman" w:hAnsi="Times New Roman" w:cs="Times New Roman"/>
          <w:sz w:val="24"/>
          <w:szCs w:val="24"/>
        </w:rPr>
        <w:t>ionamientos. Se da pie a la creatividad a medida que se coopera en la creación de bibliografía.</w:t>
      </w:r>
    </w:p>
    <w:p w14:paraId="0000000F" w14:textId="77777777" w:rsidR="003000BB" w:rsidRDefault="00F17435">
      <w:r>
        <w:t xml:space="preserve">                     </w:t>
      </w:r>
    </w:p>
    <w:sectPr w:rsidR="003000B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16:26:00Z" w:initials="CD">
    <w:p w14:paraId="25CFCCBA" w14:textId="3CC9BEB7" w:rsidR="00EB5FDA" w:rsidRDefault="00EB5FDA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5CFCCB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7141" w16cex:dateUtc="2021-11-10T19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CFCCBA" w16cid:durableId="2536714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0BB"/>
    <w:rsid w:val="003000BB"/>
    <w:rsid w:val="00EB5FDA"/>
    <w:rsid w:val="00F1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52CF0"/>
  <w15:docId w15:val="{625A4139-F047-49AA-868F-F2BD8E32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Refdecomentario">
    <w:name w:val="annotation reference"/>
    <w:basedOn w:val="Fuentedeprrafopredeter"/>
    <w:uiPriority w:val="99"/>
    <w:semiHidden/>
    <w:unhideWhenUsed/>
    <w:rsid w:val="00EB5F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5FD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5FD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5F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5F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2737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DUARTE</dc:creator>
  <cp:lastModifiedBy>CLAUDIO DUARTE</cp:lastModifiedBy>
  <cp:revision>3</cp:revision>
  <dcterms:created xsi:type="dcterms:W3CDTF">2021-11-10T19:26:00Z</dcterms:created>
  <dcterms:modified xsi:type="dcterms:W3CDTF">2021-11-10T19:28:00Z</dcterms:modified>
</cp:coreProperties>
</file>